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172FB" w14:textId="77777777" w:rsidR="00523C6C" w:rsidRDefault="00523C6C" w:rsidP="00523C6C">
      <w:pPr>
        <w:suppressAutoHyphens/>
        <w:jc w:val="center"/>
        <w:rPr>
          <w:rFonts w:ascii="Noto Sans" w:eastAsia="Calibri" w:hAnsi="Noto Sans" w:cs="Noto Sans"/>
          <w:b/>
          <w:sz w:val="20"/>
          <w:szCs w:val="20"/>
          <w:lang w:val="es-MX"/>
        </w:rPr>
      </w:pPr>
    </w:p>
    <w:p w14:paraId="41807EB0" w14:textId="1BFD2755" w:rsidR="005D2CB4" w:rsidRPr="00523C6C" w:rsidRDefault="005D2CB4" w:rsidP="00523C6C">
      <w:pPr>
        <w:suppressAutoHyphens/>
        <w:jc w:val="center"/>
        <w:rPr>
          <w:rFonts w:ascii="Noto Sans" w:eastAsia="Calibri" w:hAnsi="Noto Sans" w:cs="Noto Sans"/>
          <w:b/>
          <w:sz w:val="20"/>
          <w:szCs w:val="20"/>
          <w:lang w:val="es-MX"/>
        </w:rPr>
      </w:pPr>
      <w:r w:rsidRPr="00523C6C">
        <w:rPr>
          <w:rFonts w:ascii="Noto Sans" w:eastAsia="Calibri" w:hAnsi="Noto Sans" w:cs="Noto Sans"/>
          <w:b/>
          <w:sz w:val="20"/>
          <w:szCs w:val="20"/>
          <w:lang w:val="es-MX"/>
        </w:rPr>
        <w:t>Anexo No. 4.</w:t>
      </w:r>
      <w:r w:rsidR="00BC1AEC">
        <w:rPr>
          <w:rFonts w:ascii="Noto Sans" w:eastAsia="Calibri" w:hAnsi="Noto Sans" w:cs="Noto Sans"/>
          <w:b/>
          <w:sz w:val="20"/>
          <w:szCs w:val="20"/>
          <w:lang w:val="es-MX"/>
        </w:rPr>
        <w:t>8</w:t>
      </w:r>
    </w:p>
    <w:p w14:paraId="7988F61C" w14:textId="1BB91A24" w:rsidR="005D2CB4" w:rsidRPr="00523C6C" w:rsidRDefault="005D2CB4" w:rsidP="00523C6C">
      <w:pPr>
        <w:suppressAutoHyphens/>
        <w:jc w:val="center"/>
        <w:rPr>
          <w:rFonts w:ascii="Noto Sans" w:hAnsi="Noto Sans" w:cs="Noto Sans"/>
          <w:sz w:val="20"/>
          <w:szCs w:val="20"/>
        </w:rPr>
      </w:pPr>
      <w:bookmarkStart w:id="0" w:name="_Hlk167100703"/>
      <w:r w:rsidRPr="00523C6C">
        <w:rPr>
          <w:rFonts w:ascii="Noto Sans" w:eastAsia="Calibri" w:hAnsi="Noto Sans" w:cs="Noto Sans"/>
          <w:b/>
          <w:sz w:val="20"/>
          <w:szCs w:val="20"/>
          <w:lang w:val="es-MX"/>
        </w:rPr>
        <w:t xml:space="preserve">Carta de Garantía </w:t>
      </w:r>
      <w:bookmarkEnd w:id="0"/>
      <w:ins w:id="1" w:author="Jesus Ignacio Zuñiga San Pedro" w:date="2025-11-18T18:17:00Z" w16du:dateUtc="2025-11-19T00:17:00Z">
        <w:r w:rsidR="002E1DE0">
          <w:rPr>
            <w:rFonts w:ascii="Noto Sans" w:eastAsia="Calibri" w:hAnsi="Noto Sans" w:cs="Noto Sans"/>
            <w:b/>
            <w:sz w:val="20"/>
            <w:szCs w:val="20"/>
            <w:lang w:val="es-MX"/>
          </w:rPr>
          <w:t xml:space="preserve"> </w:t>
        </w:r>
      </w:ins>
    </w:p>
    <w:p w14:paraId="165677A7" w14:textId="77777777" w:rsidR="005D2CB4" w:rsidRPr="00523C6C" w:rsidRDefault="005D2CB4" w:rsidP="00523C6C">
      <w:pPr>
        <w:jc w:val="right"/>
        <w:rPr>
          <w:rFonts w:ascii="Noto Sans" w:eastAsia="Calibri" w:hAnsi="Noto Sans" w:cs="Noto Sans"/>
          <w:sz w:val="20"/>
          <w:szCs w:val="20"/>
        </w:rPr>
      </w:pPr>
    </w:p>
    <w:p w14:paraId="0E38EF4D" w14:textId="77777777" w:rsidR="005D2CB4" w:rsidRPr="00523C6C" w:rsidRDefault="005D2CB4" w:rsidP="00523C6C">
      <w:pPr>
        <w:jc w:val="right"/>
        <w:rPr>
          <w:rFonts w:ascii="Noto Sans" w:eastAsia="Calibri" w:hAnsi="Noto Sans" w:cs="Noto Sans"/>
          <w:b/>
          <w:sz w:val="18"/>
          <w:szCs w:val="18"/>
          <w:lang w:val="es-ES"/>
        </w:rPr>
      </w:pPr>
      <w:r w:rsidRPr="00523C6C">
        <w:rPr>
          <w:rFonts w:ascii="Noto Sans" w:eastAsia="Calibri" w:hAnsi="Noto Sans" w:cs="Noto Sans"/>
          <w:sz w:val="18"/>
          <w:szCs w:val="18"/>
        </w:rPr>
        <w:t xml:space="preserve">Ciudad de ___________, a __ </w:t>
      </w:r>
      <w:proofErr w:type="spellStart"/>
      <w:r w:rsidRPr="00523C6C">
        <w:rPr>
          <w:rFonts w:ascii="Noto Sans" w:eastAsia="Calibri" w:hAnsi="Noto Sans" w:cs="Noto Sans"/>
          <w:sz w:val="18"/>
          <w:szCs w:val="18"/>
        </w:rPr>
        <w:t>de</w:t>
      </w:r>
      <w:proofErr w:type="spellEnd"/>
      <w:r w:rsidRPr="00523C6C">
        <w:rPr>
          <w:rFonts w:ascii="Noto Sans" w:eastAsia="Calibri" w:hAnsi="Noto Sans" w:cs="Noto Sans"/>
          <w:sz w:val="18"/>
          <w:szCs w:val="18"/>
        </w:rPr>
        <w:t xml:space="preserve"> ___________ </w:t>
      </w:r>
      <w:proofErr w:type="spellStart"/>
      <w:r w:rsidRPr="00523C6C">
        <w:rPr>
          <w:rFonts w:ascii="Noto Sans" w:eastAsia="Calibri" w:hAnsi="Noto Sans" w:cs="Noto Sans"/>
          <w:sz w:val="18"/>
          <w:szCs w:val="18"/>
        </w:rPr>
        <w:t>de</w:t>
      </w:r>
      <w:proofErr w:type="spellEnd"/>
      <w:r w:rsidRPr="00523C6C">
        <w:rPr>
          <w:rFonts w:ascii="Noto Sans" w:eastAsia="Calibri" w:hAnsi="Noto Sans" w:cs="Noto Sans"/>
          <w:sz w:val="18"/>
          <w:szCs w:val="18"/>
        </w:rPr>
        <w:t xml:space="preserve"> ____.</w:t>
      </w:r>
    </w:p>
    <w:p w14:paraId="39412834" w14:textId="77777777" w:rsidR="005D2CB4" w:rsidRPr="00523C6C" w:rsidRDefault="005D2CB4" w:rsidP="00523C6C">
      <w:pPr>
        <w:suppressAutoHyphens/>
        <w:rPr>
          <w:rFonts w:ascii="Noto Sans" w:eastAsia="Times New Roman" w:hAnsi="Noto Sans" w:cs="Noto Sans"/>
          <w:b/>
          <w:sz w:val="20"/>
          <w:szCs w:val="20"/>
          <w:u w:val="single"/>
          <w:lang w:val="es-ES" w:eastAsia="ar-SA"/>
        </w:rPr>
      </w:pPr>
    </w:p>
    <w:p w14:paraId="650D7D81" w14:textId="77777777" w:rsidR="005D2CB4" w:rsidRPr="00523C6C" w:rsidRDefault="005D2CB4" w:rsidP="00523C6C">
      <w:pPr>
        <w:jc w:val="both"/>
        <w:rPr>
          <w:rFonts w:ascii="Noto Sans" w:hAnsi="Noto Sans" w:cs="Noto Sans"/>
          <w:b/>
          <w:sz w:val="20"/>
          <w:szCs w:val="20"/>
        </w:rPr>
      </w:pPr>
      <w:r w:rsidRPr="00523C6C">
        <w:rPr>
          <w:rFonts w:ascii="Noto Sans" w:hAnsi="Noto Sans" w:cs="Noto Sans"/>
          <w:b/>
          <w:sz w:val="20"/>
          <w:szCs w:val="20"/>
        </w:rPr>
        <w:t>Instituto Mexicano del Seguro Social</w:t>
      </w:r>
    </w:p>
    <w:p w14:paraId="5194B61F" w14:textId="77777777" w:rsidR="005D2CB4" w:rsidRPr="00523C6C" w:rsidRDefault="005D2CB4" w:rsidP="00523C6C">
      <w:pPr>
        <w:jc w:val="both"/>
        <w:rPr>
          <w:rFonts w:ascii="Noto Sans" w:hAnsi="Noto Sans" w:cs="Noto Sans"/>
          <w:b/>
          <w:sz w:val="20"/>
          <w:szCs w:val="20"/>
        </w:rPr>
      </w:pPr>
      <w:r w:rsidRPr="00523C6C">
        <w:rPr>
          <w:rFonts w:ascii="Noto Sans" w:hAnsi="Noto Sans" w:cs="Noto Sans"/>
          <w:b/>
          <w:sz w:val="20"/>
          <w:szCs w:val="20"/>
        </w:rPr>
        <w:t>Convocante</w:t>
      </w:r>
    </w:p>
    <w:p w14:paraId="511BB18E" w14:textId="77777777" w:rsidR="005D2CB4" w:rsidRPr="00523C6C" w:rsidRDefault="005D2CB4" w:rsidP="00523C6C">
      <w:pPr>
        <w:jc w:val="both"/>
        <w:rPr>
          <w:rFonts w:ascii="Noto Sans" w:hAnsi="Noto Sans" w:cs="Noto Sans"/>
          <w:b/>
          <w:sz w:val="20"/>
          <w:szCs w:val="20"/>
        </w:rPr>
      </w:pPr>
      <w:r w:rsidRPr="00523C6C">
        <w:rPr>
          <w:rFonts w:ascii="Noto Sans" w:hAnsi="Noto Sans" w:cs="Noto Sans"/>
          <w:b/>
          <w:sz w:val="20"/>
          <w:szCs w:val="20"/>
        </w:rPr>
        <w:t>Licitación ________</w:t>
      </w:r>
    </w:p>
    <w:p w14:paraId="2E777CD0" w14:textId="77777777" w:rsidR="005D2CB4" w:rsidRPr="00523C6C" w:rsidRDefault="005D2CB4" w:rsidP="00523C6C">
      <w:pPr>
        <w:jc w:val="both"/>
        <w:rPr>
          <w:rFonts w:ascii="Noto Sans" w:hAnsi="Noto Sans" w:cs="Noto Sans"/>
          <w:b/>
          <w:sz w:val="20"/>
          <w:szCs w:val="20"/>
        </w:rPr>
      </w:pPr>
      <w:r w:rsidRPr="00523C6C">
        <w:rPr>
          <w:rFonts w:ascii="Noto Sans" w:hAnsi="Noto Sans" w:cs="Noto Sans"/>
          <w:b/>
          <w:sz w:val="20"/>
          <w:szCs w:val="20"/>
        </w:rPr>
        <w:t>P r e s e n t e.</w:t>
      </w:r>
    </w:p>
    <w:p w14:paraId="38FC0471" w14:textId="77777777" w:rsidR="005D2CB4" w:rsidRPr="00523C6C" w:rsidRDefault="005D2CB4" w:rsidP="00523C6C">
      <w:pPr>
        <w:suppressAutoHyphens/>
        <w:rPr>
          <w:rFonts w:ascii="Noto Sans" w:eastAsia="Times New Roman" w:hAnsi="Noto Sans" w:cs="Noto Sans"/>
          <w:b/>
          <w:sz w:val="20"/>
          <w:szCs w:val="20"/>
          <w:lang w:val="es-ES" w:eastAsia="ar-SA"/>
        </w:rPr>
      </w:pPr>
    </w:p>
    <w:p w14:paraId="37432477" w14:textId="77777777" w:rsidR="005D2CB4" w:rsidRPr="00523C6C" w:rsidRDefault="005D2CB4" w:rsidP="00523C6C">
      <w:pPr>
        <w:suppressAutoHyphens/>
        <w:rPr>
          <w:rFonts w:ascii="Noto Sans" w:eastAsia="Times New Roman" w:hAnsi="Noto Sans" w:cs="Noto Sans"/>
          <w:b/>
          <w:sz w:val="20"/>
          <w:szCs w:val="20"/>
          <w:lang w:val="es-ES" w:eastAsia="ar-SA"/>
        </w:rPr>
      </w:pPr>
    </w:p>
    <w:p w14:paraId="25DAB2AA" w14:textId="09C82FD7" w:rsidR="005D2CB4" w:rsidRDefault="005D2CB4" w:rsidP="00523C6C">
      <w:pPr>
        <w:suppressAutoHyphens/>
        <w:jc w:val="both"/>
        <w:rPr>
          <w:rFonts w:ascii="Noto Sans" w:eastAsia="Times New Roman" w:hAnsi="Noto Sans" w:cs="Noto Sans"/>
          <w:sz w:val="18"/>
          <w:szCs w:val="18"/>
          <w:lang w:val="es-ES" w:eastAsia="ar-SA"/>
        </w:rPr>
      </w:pP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>(__________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u w:val="single"/>
          <w:lang w:val="es-ES" w:eastAsia="ar-SA"/>
        </w:rPr>
        <w:t>NOMBRE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>________)</w:t>
      </w:r>
      <w:r w:rsidRPr="00523C6C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 en mi carácter de representante legal de la empresa 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>(__________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u w:val="single"/>
          <w:lang w:val="es-ES" w:eastAsia="ar-SA"/>
        </w:rPr>
        <w:t>NOMBRE O RAZÓN SOCIAL DE LA EMPRESA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>________)</w:t>
      </w:r>
      <w:r w:rsidRPr="00523C6C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, del procedimiento de contratación ___________, manifiesto bajo </w:t>
      </w:r>
      <w:r w:rsidRPr="005157CA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protesta de decir verdad, que garantizamos los bienes y sus accesorios ofertados, y su óptimo funcionamiento </w:t>
      </w:r>
      <w:r w:rsidR="009C1036" w:rsidRPr="005157CA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por un periodo </w:t>
      </w:r>
      <w:r w:rsidR="00216FFF" w:rsidRPr="003420C5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por un periodo obligatorio acorde a lo establecido en el Anexo No. </w:t>
      </w:r>
      <w:r w:rsidR="00216FFF" w:rsidRPr="0028620F">
        <w:rPr>
          <w:rFonts w:ascii="Noto Sans" w:eastAsia="Times New Roman" w:hAnsi="Noto Sans" w:cs="Noto Sans"/>
          <w:sz w:val="18"/>
          <w:szCs w:val="18"/>
          <w:lang w:val="es-ES" w:eastAsia="ar-SA"/>
        </w:rPr>
        <w:t>3.</w:t>
      </w:r>
      <w:r w:rsidR="0057367F">
        <w:rPr>
          <w:rFonts w:ascii="Noto Sans" w:eastAsia="Times New Roman" w:hAnsi="Noto Sans" w:cs="Noto Sans"/>
          <w:sz w:val="18"/>
          <w:szCs w:val="18"/>
          <w:lang w:val="es-ES" w:eastAsia="ar-SA"/>
        </w:rPr>
        <w:t>3</w:t>
      </w:r>
      <w:r w:rsidR="00216FFF" w:rsidRPr="0028620F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 “Requisitos para </w:t>
      </w:r>
      <w:r w:rsidR="00EC1DF3">
        <w:rPr>
          <w:rFonts w:ascii="Noto Sans" w:eastAsia="Times New Roman" w:hAnsi="Noto Sans" w:cs="Noto Sans"/>
          <w:sz w:val="18"/>
          <w:szCs w:val="18"/>
          <w:lang w:val="es-ES" w:eastAsia="ar-SA"/>
        </w:rPr>
        <w:t>l</w:t>
      </w:r>
      <w:r w:rsidR="00216FFF" w:rsidRPr="0028620F">
        <w:rPr>
          <w:rFonts w:ascii="Noto Sans" w:eastAsia="Times New Roman" w:hAnsi="Noto Sans" w:cs="Noto Sans"/>
          <w:sz w:val="18"/>
          <w:szCs w:val="18"/>
          <w:lang w:val="es-ES" w:eastAsia="ar-SA"/>
        </w:rPr>
        <w:t>os bienes”,</w:t>
      </w:r>
      <w:r w:rsidR="00216FFF" w:rsidRPr="003420C5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 misma que será exigible por el Instituto, </w:t>
      </w:r>
      <w:r w:rsidR="00216FFF" w:rsidRPr="00EA65EB">
        <w:rPr>
          <w:rFonts w:ascii="Noto Sans" w:eastAsia="Times New Roman" w:hAnsi="Noto Sans" w:cs="Noto Sans"/>
          <w:sz w:val="18"/>
          <w:szCs w:val="18"/>
          <w:lang w:val="es-ES" w:eastAsia="ar-SA"/>
        </w:rPr>
        <w:t>a partir del día natural siguiente de la entrega de los bienes</w:t>
      </w:r>
      <w:r w:rsidR="00216FFF" w:rsidRPr="003420C5">
        <w:rPr>
          <w:rFonts w:ascii="Noto Sans" w:eastAsia="Times New Roman" w:hAnsi="Noto Sans" w:cs="Noto Sans"/>
          <w:sz w:val="18"/>
          <w:szCs w:val="18"/>
          <w:lang w:val="es-ES" w:eastAsia="ar-SA"/>
        </w:rPr>
        <w:t>, a entera satisfacción del mismo</w:t>
      </w:r>
      <w:r w:rsidRPr="00523C6C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, en las Unidades Médicas, contenidas en el Anexo No. </w:t>
      </w:r>
      <w:r w:rsidRPr="0091384A">
        <w:rPr>
          <w:rFonts w:ascii="Noto Sans" w:eastAsia="Times New Roman" w:hAnsi="Noto Sans" w:cs="Noto Sans"/>
          <w:sz w:val="18"/>
          <w:szCs w:val="18"/>
          <w:lang w:val="es-ES" w:eastAsia="ar-SA"/>
        </w:rPr>
        <w:t>3.</w:t>
      </w:r>
      <w:r w:rsidR="00DE3ED0">
        <w:rPr>
          <w:rFonts w:ascii="Noto Sans" w:eastAsia="Times New Roman" w:hAnsi="Noto Sans" w:cs="Noto Sans"/>
          <w:sz w:val="18"/>
          <w:szCs w:val="18"/>
          <w:lang w:val="es-ES" w:eastAsia="ar-SA"/>
        </w:rPr>
        <w:t>4</w:t>
      </w:r>
      <w:r w:rsidR="00DE3ED0" w:rsidRPr="0091384A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 </w:t>
      </w:r>
      <w:r w:rsidRPr="0091384A">
        <w:rPr>
          <w:rFonts w:ascii="Noto Sans" w:eastAsia="Times New Roman" w:hAnsi="Noto Sans" w:cs="Noto Sans"/>
          <w:sz w:val="18"/>
          <w:szCs w:val="18"/>
          <w:lang w:val="es-ES" w:eastAsia="ar-SA"/>
        </w:rPr>
        <w:t>"Guía de Distribución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>"</w:t>
      </w:r>
      <w:r w:rsidRPr="00523C6C">
        <w:rPr>
          <w:rFonts w:ascii="Noto Sans" w:eastAsia="Times New Roman" w:hAnsi="Noto Sans" w:cs="Noto Sans"/>
          <w:sz w:val="18"/>
          <w:szCs w:val="18"/>
          <w:lang w:val="es-ES" w:eastAsia="ar-SA"/>
        </w:rPr>
        <w:t>,</w:t>
      </w:r>
      <w:r w:rsidRPr="00523C6C">
        <w:rPr>
          <w:rFonts w:ascii="Noto Sans" w:eastAsia="Times New Roman" w:hAnsi="Noto Sans" w:cs="Noto Sans"/>
          <w:b/>
          <w:bCs/>
          <w:sz w:val="18"/>
          <w:szCs w:val="18"/>
          <w:lang w:val="es-ES" w:eastAsia="ar-SA"/>
        </w:rPr>
        <w:t xml:space="preserve"> </w:t>
      </w:r>
      <w:r w:rsidRPr="00523C6C">
        <w:rPr>
          <w:rFonts w:ascii="Noto Sans" w:eastAsia="Times New Roman" w:hAnsi="Noto Sans" w:cs="Noto Sans"/>
          <w:sz w:val="18"/>
          <w:szCs w:val="18"/>
          <w:lang w:val="es-ES" w:eastAsia="ar-SA"/>
        </w:rPr>
        <w:t xml:space="preserve">de destino final de los bienes y hasta el cumplimiento del periodo correspondiente, respecto de la oferta de la(s) partida(s): </w:t>
      </w:r>
    </w:p>
    <w:p w14:paraId="362F16D5" w14:textId="77777777" w:rsidR="00675023" w:rsidRDefault="00675023" w:rsidP="00523C6C">
      <w:pPr>
        <w:suppressAutoHyphens/>
        <w:jc w:val="both"/>
        <w:rPr>
          <w:rFonts w:ascii="Noto Sans" w:eastAsia="Times New Roman" w:hAnsi="Noto Sans" w:cs="Noto Sans"/>
          <w:sz w:val="18"/>
          <w:szCs w:val="18"/>
          <w:lang w:val="es-ES" w:eastAsia="ar-SA"/>
        </w:rPr>
      </w:pPr>
    </w:p>
    <w:tbl>
      <w:tblPr>
        <w:tblStyle w:val="Tablaconcuadrcula"/>
        <w:tblpPr w:leftFromText="141" w:rightFromText="141" w:vertAnchor="text" w:horzAnchor="margin" w:tblpXSpec="center" w:tblpY="-19"/>
        <w:tblW w:w="5000" w:type="pct"/>
        <w:tblLook w:val="04A0" w:firstRow="1" w:lastRow="0" w:firstColumn="1" w:lastColumn="0" w:noHBand="0" w:noVBand="1"/>
      </w:tblPr>
      <w:tblGrid>
        <w:gridCol w:w="1139"/>
        <w:gridCol w:w="1417"/>
        <w:gridCol w:w="1957"/>
        <w:gridCol w:w="1662"/>
        <w:gridCol w:w="2042"/>
        <w:gridCol w:w="1745"/>
      </w:tblGrid>
      <w:tr w:rsidR="00216FFF" w:rsidRPr="003420C5" w14:paraId="5ECE3708" w14:textId="3CA8FFC9" w:rsidTr="00845B90">
        <w:trPr>
          <w:trHeight w:val="559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</w:tcPr>
          <w:p w14:paraId="66F6B785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</w:pPr>
            <w:r w:rsidRPr="0028620F"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  <w:t>Partida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</w:tcPr>
          <w:p w14:paraId="21EB6733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</w:pPr>
            <w:r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  <w:t>CUCOP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  <w:hideMark/>
          </w:tcPr>
          <w:p w14:paraId="5EE2C8FF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</w:pPr>
            <w:r w:rsidRPr="0028620F"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  <w:t>PREI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</w:tcPr>
          <w:p w14:paraId="3D45C4B1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</w:pPr>
            <w:r w:rsidRPr="0028620F"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  <w:t>SAI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  <w:hideMark/>
          </w:tcPr>
          <w:p w14:paraId="38977CEA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</w:pPr>
            <w:r w:rsidRPr="0028620F">
              <w:rPr>
                <w:rFonts w:ascii="Noto Sans" w:eastAsia="Calibri" w:hAnsi="Noto Sans" w:cs="Noto Sans"/>
                <w:b/>
                <w:bCs/>
                <w:sz w:val="20"/>
                <w:szCs w:val="20"/>
              </w:rPr>
              <w:t>Descripción del Artículo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00"/>
            <w:vAlign w:val="center"/>
          </w:tcPr>
          <w:p w14:paraId="269FE2D8" w14:textId="77777777" w:rsidR="00216FFF" w:rsidRPr="0028620F" w:rsidRDefault="00216FFF" w:rsidP="006A7016">
            <w:pPr>
              <w:jc w:val="center"/>
              <w:rPr>
                <w:rFonts w:ascii="Noto Sans" w:eastAsia="Calibri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28620F">
              <w:rPr>
                <w:rFonts w:ascii="Noto Sans" w:eastAsia="Calibri" w:hAnsi="Noto Sans" w:cs="Noto Sans"/>
                <w:b/>
                <w:bCs/>
                <w:sz w:val="18"/>
                <w:szCs w:val="18"/>
              </w:rPr>
              <w:t>Periodo de garantía</w:t>
            </w:r>
            <w:r>
              <w:rPr>
                <w:rFonts w:ascii="Noto Sans" w:eastAsia="Calibri" w:hAnsi="Noto Sans" w:cs="Noto Sans"/>
                <w:b/>
                <w:bCs/>
                <w:sz w:val="18"/>
                <w:szCs w:val="18"/>
              </w:rPr>
              <w:t xml:space="preserve"> meses</w:t>
            </w:r>
          </w:p>
        </w:tc>
      </w:tr>
      <w:tr w:rsidR="00216FFF" w:rsidRPr="003420C5" w14:paraId="0A2C457C" w14:textId="0298410F" w:rsidTr="00845B90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2173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EFB3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8556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76910FE0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0A33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09E3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2E9E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  <w:tr w:rsidR="00216FFF" w:rsidRPr="003420C5" w14:paraId="4CAB5D7E" w14:textId="1A962BCE" w:rsidTr="00845B90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09B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2ABE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8C18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12526317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322F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2431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5406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  <w:tr w:rsidR="00216FFF" w:rsidRPr="003420C5" w14:paraId="7C990DA4" w14:textId="4744D8F2" w:rsidTr="00845B90"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9997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287F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6688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6C8F3370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4D31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343B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96B1" w14:textId="77777777" w:rsidR="00216FFF" w:rsidRPr="003420C5" w:rsidRDefault="00216FFF" w:rsidP="006A7016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</w:tbl>
    <w:p w14:paraId="55C7A44B" w14:textId="77777777" w:rsidR="00675023" w:rsidRPr="00523C6C" w:rsidRDefault="00675023" w:rsidP="00523C6C">
      <w:pPr>
        <w:suppressAutoHyphens/>
        <w:jc w:val="both"/>
        <w:rPr>
          <w:rFonts w:ascii="Noto Sans" w:eastAsia="Times New Roman" w:hAnsi="Noto Sans" w:cs="Noto Sans"/>
          <w:sz w:val="18"/>
          <w:szCs w:val="18"/>
          <w:lang w:val="es-ES" w:eastAsia="ar-SA"/>
        </w:rPr>
      </w:pPr>
    </w:p>
    <w:p w14:paraId="7D5B7F06" w14:textId="77777777" w:rsidR="005D2CB4" w:rsidRPr="00523C6C" w:rsidRDefault="005D2CB4" w:rsidP="00AE5636">
      <w:pPr>
        <w:autoSpaceDE w:val="0"/>
        <w:autoSpaceDN w:val="0"/>
        <w:adjustRightInd w:val="0"/>
        <w:jc w:val="both"/>
        <w:rPr>
          <w:rFonts w:ascii="Noto Sans" w:hAnsi="Noto Sans" w:cs="Noto Sans"/>
          <w:sz w:val="18"/>
          <w:szCs w:val="18"/>
          <w:lang w:val="es-MX"/>
        </w:rPr>
      </w:pPr>
      <w:r w:rsidRPr="00523C6C">
        <w:rPr>
          <w:rFonts w:ascii="Noto Sans" w:hAnsi="Noto Sans" w:cs="Noto Sans"/>
          <w:sz w:val="18"/>
          <w:szCs w:val="18"/>
          <w:lang w:val="es-MX"/>
        </w:rPr>
        <w:t xml:space="preserve">La garantía responde a una cobertura amplia contra vicios ocultos, defectos de fabricación o cualquier falla que presenten, los bienes y sus accesorios por el periodo establecido. </w:t>
      </w:r>
    </w:p>
    <w:p w14:paraId="3A25106D" w14:textId="77777777" w:rsidR="005D2CB4" w:rsidRPr="00523C6C" w:rsidRDefault="005D2CB4" w:rsidP="00523C6C">
      <w:pPr>
        <w:autoSpaceDE w:val="0"/>
        <w:autoSpaceDN w:val="0"/>
        <w:adjustRightInd w:val="0"/>
        <w:rPr>
          <w:rFonts w:ascii="Noto Sans" w:hAnsi="Noto Sans" w:cs="Noto Sans"/>
          <w:sz w:val="18"/>
          <w:szCs w:val="18"/>
          <w:lang w:val="es-MX"/>
        </w:rPr>
      </w:pPr>
    </w:p>
    <w:p w14:paraId="3AF3FA31" w14:textId="2A5518D1" w:rsidR="005D2CB4" w:rsidRPr="00523C6C" w:rsidRDefault="005D2CB4" w:rsidP="00523C6C">
      <w:pPr>
        <w:jc w:val="both"/>
        <w:rPr>
          <w:rFonts w:ascii="Noto Sans" w:hAnsi="Noto Sans" w:cs="Noto Sans"/>
          <w:sz w:val="18"/>
          <w:szCs w:val="18"/>
          <w:lang w:val="es-MX"/>
        </w:rPr>
      </w:pPr>
      <w:r w:rsidRPr="00523C6C">
        <w:rPr>
          <w:rFonts w:ascii="Noto Sans" w:hAnsi="Noto Sans" w:cs="Noto Sans"/>
          <w:sz w:val="18"/>
          <w:szCs w:val="18"/>
          <w:lang w:val="es-MX"/>
        </w:rPr>
        <w:t>El original de la Carta de Garantía será entregado por mi representada en caso de resultar adjudicado, durante el acto de entrega recepción de los bienes, debiendo ésta corresponder a la integrada en la propuesta técnica correspondiente.</w:t>
      </w:r>
    </w:p>
    <w:p w14:paraId="3CD2066A" w14:textId="77777777" w:rsidR="005D2CB4" w:rsidRPr="00523C6C" w:rsidRDefault="005D2CB4" w:rsidP="00523C6C">
      <w:pPr>
        <w:jc w:val="both"/>
        <w:rPr>
          <w:rFonts w:ascii="Noto Sans" w:eastAsia="Calibri" w:hAnsi="Noto Sans" w:cs="Noto Sans"/>
          <w:sz w:val="18"/>
          <w:szCs w:val="18"/>
        </w:rPr>
      </w:pPr>
    </w:p>
    <w:p w14:paraId="330FCEB7" w14:textId="77777777" w:rsidR="00A364A7" w:rsidRPr="00523C6C" w:rsidRDefault="00A364A7" w:rsidP="00523C6C">
      <w:pPr>
        <w:suppressAutoHyphens/>
        <w:jc w:val="center"/>
        <w:rPr>
          <w:rFonts w:ascii="Noto Sans" w:eastAsia="Times New Roman" w:hAnsi="Noto Sans" w:cs="Noto Sans"/>
          <w:sz w:val="20"/>
          <w:szCs w:val="20"/>
          <w:lang w:val="es-ES" w:eastAsia="ar-SA"/>
        </w:rPr>
      </w:pPr>
    </w:p>
    <w:p w14:paraId="7D869B02" w14:textId="77777777" w:rsidR="003611B9" w:rsidRPr="00523C6C" w:rsidRDefault="003611B9" w:rsidP="00523C6C">
      <w:pPr>
        <w:widowControl w:val="0"/>
        <w:jc w:val="center"/>
        <w:rPr>
          <w:rFonts w:ascii="Noto Sans" w:hAnsi="Noto Sans" w:cs="Noto Sans"/>
          <w:noProof/>
          <w:sz w:val="20"/>
          <w:szCs w:val="20"/>
          <w:lang w:eastAsia="es-ES"/>
        </w:rPr>
      </w:pPr>
      <w:r w:rsidRPr="00523C6C">
        <w:rPr>
          <w:rFonts w:ascii="Noto Sans" w:hAnsi="Noto Sans" w:cs="Noto Sans"/>
          <w:noProof/>
          <w:sz w:val="20"/>
          <w:szCs w:val="20"/>
          <w:lang w:eastAsia="es-ES"/>
        </w:rPr>
        <w:t>____________________________________________</w:t>
      </w:r>
    </w:p>
    <w:p w14:paraId="2FF58ED1" w14:textId="77777777" w:rsidR="003611B9" w:rsidRPr="00523C6C" w:rsidRDefault="003611B9" w:rsidP="00523C6C">
      <w:pPr>
        <w:jc w:val="center"/>
        <w:rPr>
          <w:rFonts w:ascii="Noto Sans" w:hAnsi="Noto Sans" w:cs="Noto Sans"/>
          <w:b/>
          <w:noProof/>
          <w:sz w:val="20"/>
          <w:szCs w:val="20"/>
        </w:rPr>
      </w:pPr>
      <w:r w:rsidRPr="00523C6C">
        <w:rPr>
          <w:rFonts w:ascii="Noto Sans" w:hAnsi="Noto Sans" w:cs="Noto Sans"/>
          <w:b/>
          <w:noProof/>
          <w:sz w:val="20"/>
          <w:szCs w:val="20"/>
        </w:rPr>
        <w:t>(Nombre y firma del Representante Legal)</w:t>
      </w:r>
    </w:p>
    <w:p w14:paraId="7A74C1C3" w14:textId="77777777" w:rsidR="003611B9" w:rsidRPr="00523C6C" w:rsidRDefault="003611B9" w:rsidP="003611B9">
      <w:pPr>
        <w:spacing w:line="276" w:lineRule="auto"/>
        <w:jc w:val="center"/>
        <w:rPr>
          <w:rFonts w:ascii="Noto Sans" w:hAnsi="Noto Sans" w:cs="Noto Sans"/>
          <w:sz w:val="20"/>
          <w:szCs w:val="20"/>
        </w:rPr>
      </w:pPr>
    </w:p>
    <w:sectPr w:rsidR="003611B9" w:rsidRPr="00523C6C" w:rsidSect="00523C6C">
      <w:headerReference w:type="default" r:id="rId11"/>
      <w:footerReference w:type="default" r:id="rId12"/>
      <w:pgSz w:w="12240" w:h="15840"/>
      <w:pgMar w:top="2268" w:right="1134" w:bottom="1560" w:left="1134" w:header="709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0AA8" w14:textId="77777777" w:rsidR="000A2DE8" w:rsidRDefault="000A2DE8" w:rsidP="00B4228A">
      <w:r>
        <w:separator/>
      </w:r>
    </w:p>
  </w:endnote>
  <w:endnote w:type="continuationSeparator" w:id="0">
    <w:p w14:paraId="18992CC7" w14:textId="77777777" w:rsidR="000A2DE8" w:rsidRDefault="000A2DE8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4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0"/>
      <w:gridCol w:w="2981"/>
      <w:gridCol w:w="4745"/>
    </w:tblGrid>
    <w:tr w:rsidR="00523C6C" w:rsidRPr="00E4393D" w14:paraId="45BE67D7" w14:textId="77777777" w:rsidTr="00CC21EE">
      <w:trPr>
        <w:trHeight w:val="276"/>
      </w:trPr>
      <w:tc>
        <w:tcPr>
          <w:tcW w:w="2730" w:type="dxa"/>
        </w:tcPr>
        <w:p w14:paraId="58CDD2A9" w14:textId="2A761676" w:rsidR="00523C6C" w:rsidRPr="00E4393D" w:rsidRDefault="00845B90" w:rsidP="00523C6C">
          <w:pPr>
            <w:jc w:val="both"/>
            <w:rPr>
              <w:rFonts w:ascii="Noto Sans" w:hAnsi="Noto Sans" w:cs="Noto Sans"/>
              <w:sz w:val="18"/>
              <w:szCs w:val="18"/>
              <w:lang w:eastAsia="es-MX"/>
            </w:rPr>
          </w:pPr>
          <w:r>
            <w:rPr>
              <w:rFonts w:ascii="Noto Sans" w:hAnsi="Noto Sans" w:cs="Noto Sans"/>
              <w:sz w:val="18"/>
              <w:szCs w:val="18"/>
              <w:lang w:eastAsia="es-MX"/>
            </w:rPr>
            <w:t>LOS</w:t>
          </w:r>
          <w:r w:rsidR="00523C6C" w:rsidRPr="00E4393D">
            <w:rPr>
              <w:rFonts w:ascii="Noto Sans" w:hAnsi="Noto Sans" w:cs="Noto Sans"/>
              <w:sz w:val="18"/>
              <w:szCs w:val="18"/>
              <w:lang w:eastAsia="es-MX"/>
            </w:rPr>
            <w:t xml:space="preserve"> / </w:t>
          </w:r>
          <w:r w:rsidR="006052EF">
            <w:rPr>
              <w:rFonts w:ascii="Noto Sans" w:hAnsi="Noto Sans" w:cs="Noto Sans"/>
              <w:sz w:val="18"/>
              <w:szCs w:val="18"/>
              <w:lang w:eastAsia="es-MX"/>
            </w:rPr>
            <w:t>ECTM</w:t>
          </w:r>
          <w:r w:rsidR="006052EF">
            <w:rPr>
              <w:rFonts w:ascii="Noto Sans" w:hAnsi="Noto Sans" w:cs="Noto Sans"/>
              <w:sz w:val="18"/>
              <w:szCs w:val="18"/>
              <w:lang w:eastAsia="es-MX"/>
            </w:rPr>
            <w:t xml:space="preserve"> </w:t>
          </w:r>
          <w:r w:rsidR="00575A6E">
            <w:rPr>
              <w:rFonts w:ascii="Noto Sans" w:hAnsi="Noto Sans" w:cs="Noto Sans"/>
              <w:sz w:val="18"/>
              <w:szCs w:val="18"/>
              <w:lang w:eastAsia="es-MX"/>
            </w:rPr>
            <w:t>/ JIZSP</w:t>
          </w:r>
        </w:p>
      </w:tc>
      <w:tc>
        <w:tcPr>
          <w:tcW w:w="2981" w:type="dxa"/>
        </w:tcPr>
        <w:p w14:paraId="6B17937B" w14:textId="77777777" w:rsidR="00523C6C" w:rsidRPr="00E4393D" w:rsidRDefault="00523C6C" w:rsidP="00523C6C">
          <w:pPr>
            <w:pStyle w:val="Piedepgina"/>
            <w:rPr>
              <w:rFonts w:ascii="Noto Sans" w:hAnsi="Noto Sans" w:cs="Noto Sans"/>
              <w:sz w:val="18"/>
              <w:szCs w:val="18"/>
            </w:rPr>
          </w:pPr>
        </w:p>
      </w:tc>
      <w:tc>
        <w:tcPr>
          <w:tcW w:w="4745" w:type="dxa"/>
        </w:tcPr>
        <w:p w14:paraId="0281B9B8" w14:textId="77777777" w:rsidR="00523C6C" w:rsidRPr="00E4393D" w:rsidRDefault="00523C6C" w:rsidP="00523C6C">
          <w:pPr>
            <w:pStyle w:val="Piedepgina"/>
            <w:jc w:val="center"/>
            <w:rPr>
              <w:rFonts w:ascii="Noto Sans" w:hAnsi="Noto Sans" w:cs="Noto Sans"/>
              <w:sz w:val="18"/>
              <w:szCs w:val="18"/>
            </w:rPr>
          </w:pPr>
          <w:r w:rsidRPr="00E4393D">
            <w:rPr>
              <w:rFonts w:ascii="Noto Sans" w:hAnsi="Noto Sans" w:cs="Noto Sans"/>
              <w:sz w:val="18"/>
              <w:szCs w:val="18"/>
            </w:rPr>
            <w:t xml:space="preserve">                                               Página </w: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begin"/>
          </w:r>
          <w:r w:rsidRPr="00E4393D">
            <w:rPr>
              <w:rFonts w:ascii="Noto Sans" w:hAnsi="Noto Sans" w:cs="Noto Sans"/>
              <w:sz w:val="18"/>
              <w:szCs w:val="18"/>
            </w:rPr>
            <w:instrText>PAGE   \* MERGEFORMAT</w:instrTex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separate"/>
          </w:r>
          <w:r w:rsidRPr="00E4393D">
            <w:rPr>
              <w:rFonts w:ascii="Noto Sans" w:hAnsi="Noto Sans" w:cs="Noto Sans"/>
              <w:noProof/>
              <w:sz w:val="18"/>
              <w:szCs w:val="18"/>
              <w:lang w:val="es-ES"/>
            </w:rPr>
            <w:t>1</w: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end"/>
          </w:r>
          <w:r w:rsidRPr="00E4393D">
            <w:rPr>
              <w:rFonts w:ascii="Noto Sans" w:hAnsi="Noto Sans" w:cs="Noto Sans"/>
              <w:sz w:val="18"/>
              <w:szCs w:val="18"/>
            </w:rPr>
            <w:t xml:space="preserve"> de </w: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begin"/>
          </w:r>
          <w:r w:rsidRPr="00E4393D">
            <w:rPr>
              <w:rFonts w:ascii="Noto Sans" w:hAnsi="Noto Sans" w:cs="Noto Sans"/>
              <w:sz w:val="18"/>
              <w:szCs w:val="18"/>
            </w:rPr>
            <w:instrText xml:space="preserve"> NUMPAGES   \* MERGEFORMAT </w:instrTex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separate"/>
          </w:r>
          <w:r w:rsidRPr="00E4393D">
            <w:rPr>
              <w:rFonts w:ascii="Noto Sans" w:hAnsi="Noto Sans" w:cs="Noto Sans"/>
              <w:noProof/>
              <w:sz w:val="18"/>
              <w:szCs w:val="18"/>
            </w:rPr>
            <w:t>2</w:t>
          </w:r>
          <w:r w:rsidRPr="00E4393D">
            <w:rPr>
              <w:rFonts w:ascii="Noto Sans" w:hAnsi="Noto Sans" w:cs="Noto Sans"/>
              <w:sz w:val="18"/>
              <w:szCs w:val="18"/>
            </w:rPr>
            <w:fldChar w:fldCharType="end"/>
          </w:r>
        </w:p>
      </w:tc>
    </w:tr>
  </w:tbl>
  <w:p w14:paraId="38ACD0AA" w14:textId="77777777" w:rsidR="00523C6C" w:rsidRPr="00523C6C" w:rsidRDefault="00523C6C" w:rsidP="00523C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BA21C" w14:textId="77777777" w:rsidR="000A2DE8" w:rsidRDefault="000A2DE8" w:rsidP="00B4228A">
      <w:r>
        <w:separator/>
      </w:r>
    </w:p>
  </w:footnote>
  <w:footnote w:type="continuationSeparator" w:id="0">
    <w:p w14:paraId="1FD42CF2" w14:textId="77777777" w:rsidR="000A2DE8" w:rsidRDefault="000A2DE8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FE8C" w14:textId="2AAE5792" w:rsidR="009E1A49" w:rsidRPr="00A55EBA" w:rsidRDefault="00523C6C" w:rsidP="00D7342B">
    <w:pPr>
      <w:pStyle w:val="Encabezado"/>
      <w:ind w:left="-284"/>
      <w:rPr>
        <w:rFonts w:ascii="Montserrat Medium" w:hAnsi="Montserrat Medium"/>
        <w:sz w:val="18"/>
        <w:szCs w:val="18"/>
      </w:rPr>
    </w:pPr>
    <w:r w:rsidRPr="00A2257C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BD2F39" wp14:editId="7E6B7CDD">
              <wp:simplePos x="0" y="0"/>
              <wp:positionH relativeFrom="page">
                <wp:posOffset>3916680</wp:posOffset>
              </wp:positionH>
              <wp:positionV relativeFrom="paragraph">
                <wp:posOffset>367030</wp:posOffset>
              </wp:positionV>
              <wp:extent cx="2476500" cy="609600"/>
              <wp:effectExtent l="0" t="0" r="0" b="0"/>
              <wp:wrapNone/>
              <wp:docPr id="190659596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B9DA38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  <w:t xml:space="preserve"> DIRECCIÓN DE PRESTACIONES MÉDICAS</w:t>
                          </w:r>
                        </w:p>
                        <w:p w14:paraId="45F54FF7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Unidad de Planeación e Innovación en Salud</w:t>
                          </w:r>
                        </w:p>
                        <w:p w14:paraId="6F09845B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de Planeación de Servicios Médicos de Apoyo</w:t>
                          </w:r>
                        </w:p>
                        <w:p w14:paraId="5B2777CA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Técnica de Infraestructura Médica</w:t>
                          </w:r>
                        </w:p>
                        <w:p w14:paraId="6110ED45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616B5CA3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6ECDBA9E" w14:textId="77777777" w:rsidR="00523C6C" w:rsidRPr="00726F46" w:rsidRDefault="00523C6C" w:rsidP="00523C6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D2F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8.4pt;margin-top:28.9pt;width:19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" filled="f" stroked="f">
              <v:textbox inset="0,0,0,0">
                <w:txbxContent>
                  <w:p w14:paraId="05B9DA38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  <w:t xml:space="preserve"> DIRECCIÓN DE PRESTACIONES MÉDICAS</w:t>
                    </w:r>
                  </w:p>
                  <w:p w14:paraId="45F54FF7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Unidad de Planeación e Innovación en Salud</w:t>
                    </w:r>
                  </w:p>
                  <w:p w14:paraId="6F09845B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de Planeación de Servicios Médicos de Apoyo</w:t>
                    </w:r>
                  </w:p>
                  <w:p w14:paraId="5B2777CA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Técnica de Infraestructura Médica</w:t>
                    </w:r>
                  </w:p>
                  <w:p w14:paraId="6110ED45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616B5CA3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6ECDBA9E" w14:textId="77777777" w:rsidR="00523C6C" w:rsidRPr="00726F46" w:rsidRDefault="00523C6C" w:rsidP="00523C6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71B6B8" wp14:editId="57915B61">
              <wp:simplePos x="0" y="0"/>
              <wp:positionH relativeFrom="margin">
                <wp:posOffset>1623695</wp:posOffset>
              </wp:positionH>
              <wp:positionV relativeFrom="paragraph">
                <wp:posOffset>8428990</wp:posOffset>
              </wp:positionV>
              <wp:extent cx="4953000" cy="323850"/>
              <wp:effectExtent l="0" t="0" r="0" b="0"/>
              <wp:wrapNone/>
              <wp:docPr id="35051096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530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7D44B2" w14:textId="77777777" w:rsidR="00523C6C" w:rsidRPr="00024994" w:rsidRDefault="00523C6C" w:rsidP="00523C6C">
                          <w:pPr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024994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>Durango No. 291, 9° piso, Col. Roma Norte, Alcaldía Cuauhtémoc, C. P. 06700, Ciudad de México. Tel. 55 5726 1700, Ext. 14093, 14498, 14447.   www.imss.gob.mx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71B6B8" id="Cuadro de texto 3" o:spid="_x0000_s1027" type="#_x0000_t202" style="position:absolute;left:0;text-align:left;margin-left:127.85pt;margin-top:663.7pt;width:390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TEGAIAADM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" filled="f" stroked="f" strokeweight=".5pt">
              <v:textbox>
                <w:txbxContent>
                  <w:p w14:paraId="657D44B2" w14:textId="77777777" w:rsidR="00523C6C" w:rsidRPr="00024994" w:rsidRDefault="00523C6C" w:rsidP="00523C6C">
                    <w:pPr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024994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>Durango No. 291, 9° piso, Col. Roma Norte, Alcaldía Cuauhtémoc, C. P. 06700, Ciudad de México. Tel. 55 5726 1700, Ext. 14093, 14498, 14447.   www.imss.gob.mx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15A6ABB2" wp14:editId="27613740">
          <wp:simplePos x="0" y="0"/>
          <wp:positionH relativeFrom="page">
            <wp:posOffset>5715</wp:posOffset>
          </wp:positionH>
          <wp:positionV relativeFrom="paragraph">
            <wp:posOffset>-438785</wp:posOffset>
          </wp:positionV>
          <wp:extent cx="7757795" cy="10039350"/>
          <wp:effectExtent l="0" t="0" r="0" b="0"/>
          <wp:wrapNone/>
          <wp:docPr id="3578101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79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7726"/>
    <w:multiLevelType w:val="hybridMultilevel"/>
    <w:tmpl w:val="8E8AACD6"/>
    <w:lvl w:ilvl="0" w:tplc="92B6DEA6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5DAC"/>
    <w:multiLevelType w:val="hybridMultilevel"/>
    <w:tmpl w:val="53F8BF0E"/>
    <w:lvl w:ilvl="0" w:tplc="32C6546A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theme="minorBidi"/>
        <w:b w:val="0"/>
        <w:bCs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3034"/>
    <w:multiLevelType w:val="hybridMultilevel"/>
    <w:tmpl w:val="FF18F668"/>
    <w:lvl w:ilvl="0" w:tplc="F8D6CE4E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21B24"/>
    <w:multiLevelType w:val="hybridMultilevel"/>
    <w:tmpl w:val="B3B47DF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24FC"/>
    <w:multiLevelType w:val="hybridMultilevel"/>
    <w:tmpl w:val="F4421D5C"/>
    <w:lvl w:ilvl="0" w:tplc="589252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E6084"/>
    <w:multiLevelType w:val="hybridMultilevel"/>
    <w:tmpl w:val="2390A00C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06923"/>
    <w:multiLevelType w:val="hybridMultilevel"/>
    <w:tmpl w:val="834698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42FCA"/>
    <w:multiLevelType w:val="hybridMultilevel"/>
    <w:tmpl w:val="45CE68CA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9122238"/>
    <w:multiLevelType w:val="hybridMultilevel"/>
    <w:tmpl w:val="E6C821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424C"/>
    <w:multiLevelType w:val="hybridMultilevel"/>
    <w:tmpl w:val="3ABCB2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972E9"/>
    <w:multiLevelType w:val="hybridMultilevel"/>
    <w:tmpl w:val="869A26BA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EEAA7A90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1B62558"/>
    <w:multiLevelType w:val="hybridMultilevel"/>
    <w:tmpl w:val="D3EA775A"/>
    <w:lvl w:ilvl="0" w:tplc="080A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C043B"/>
    <w:multiLevelType w:val="hybridMultilevel"/>
    <w:tmpl w:val="19C891C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F58B4"/>
    <w:multiLevelType w:val="hybridMultilevel"/>
    <w:tmpl w:val="5DFE5D7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F018A7"/>
    <w:multiLevelType w:val="hybridMultilevel"/>
    <w:tmpl w:val="EBEAF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0C3A17"/>
    <w:multiLevelType w:val="hybridMultilevel"/>
    <w:tmpl w:val="0D68A3B2"/>
    <w:lvl w:ilvl="0" w:tplc="E69C831A">
      <w:start w:val="1"/>
      <w:numFmt w:val="lowerLetter"/>
      <w:lvlText w:val="%1)"/>
      <w:lvlJc w:val="left"/>
      <w:pPr>
        <w:ind w:left="-28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8" w:hanging="360"/>
      </w:pPr>
    </w:lvl>
    <w:lvl w:ilvl="2" w:tplc="080A001B" w:tentative="1">
      <w:start w:val="1"/>
      <w:numFmt w:val="lowerRoman"/>
      <w:lvlText w:val="%3."/>
      <w:lvlJc w:val="right"/>
      <w:pPr>
        <w:ind w:left="798" w:hanging="180"/>
      </w:pPr>
    </w:lvl>
    <w:lvl w:ilvl="3" w:tplc="080A000F" w:tentative="1">
      <w:start w:val="1"/>
      <w:numFmt w:val="decimal"/>
      <w:lvlText w:val="%4."/>
      <w:lvlJc w:val="left"/>
      <w:pPr>
        <w:ind w:left="1518" w:hanging="360"/>
      </w:pPr>
    </w:lvl>
    <w:lvl w:ilvl="4" w:tplc="080A0019" w:tentative="1">
      <w:start w:val="1"/>
      <w:numFmt w:val="lowerLetter"/>
      <w:lvlText w:val="%5."/>
      <w:lvlJc w:val="left"/>
      <w:pPr>
        <w:ind w:left="2238" w:hanging="360"/>
      </w:pPr>
    </w:lvl>
    <w:lvl w:ilvl="5" w:tplc="080A001B" w:tentative="1">
      <w:start w:val="1"/>
      <w:numFmt w:val="lowerRoman"/>
      <w:lvlText w:val="%6."/>
      <w:lvlJc w:val="right"/>
      <w:pPr>
        <w:ind w:left="2958" w:hanging="180"/>
      </w:pPr>
    </w:lvl>
    <w:lvl w:ilvl="6" w:tplc="080A000F" w:tentative="1">
      <w:start w:val="1"/>
      <w:numFmt w:val="decimal"/>
      <w:lvlText w:val="%7."/>
      <w:lvlJc w:val="left"/>
      <w:pPr>
        <w:ind w:left="3678" w:hanging="360"/>
      </w:pPr>
    </w:lvl>
    <w:lvl w:ilvl="7" w:tplc="080A0019" w:tentative="1">
      <w:start w:val="1"/>
      <w:numFmt w:val="lowerLetter"/>
      <w:lvlText w:val="%8."/>
      <w:lvlJc w:val="left"/>
      <w:pPr>
        <w:ind w:left="4398" w:hanging="360"/>
      </w:pPr>
    </w:lvl>
    <w:lvl w:ilvl="8" w:tplc="080A001B" w:tentative="1">
      <w:start w:val="1"/>
      <w:numFmt w:val="lowerRoman"/>
      <w:lvlText w:val="%9."/>
      <w:lvlJc w:val="right"/>
      <w:pPr>
        <w:ind w:left="5118" w:hanging="180"/>
      </w:pPr>
    </w:lvl>
  </w:abstractNum>
  <w:abstractNum w:abstractNumId="19" w15:restartNumberingAfterBreak="0">
    <w:nsid w:val="5AA406E5"/>
    <w:multiLevelType w:val="hybridMultilevel"/>
    <w:tmpl w:val="6852A59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54C6C"/>
    <w:multiLevelType w:val="hybridMultilevel"/>
    <w:tmpl w:val="2542CCD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7604BE"/>
    <w:multiLevelType w:val="hybridMultilevel"/>
    <w:tmpl w:val="2E8C2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E71322"/>
    <w:multiLevelType w:val="hybridMultilevel"/>
    <w:tmpl w:val="55923F3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446755"/>
    <w:multiLevelType w:val="hybridMultilevel"/>
    <w:tmpl w:val="E524372E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1995C44"/>
    <w:multiLevelType w:val="hybridMultilevel"/>
    <w:tmpl w:val="C464BD30"/>
    <w:lvl w:ilvl="0" w:tplc="080A0019">
      <w:start w:val="1"/>
      <w:numFmt w:val="lowerLetter"/>
      <w:lvlText w:val="%1."/>
      <w:lvlJc w:val="left"/>
      <w:pPr>
        <w:ind w:left="2535" w:hanging="360"/>
      </w:pPr>
    </w:lvl>
    <w:lvl w:ilvl="1" w:tplc="080A0019">
      <w:start w:val="1"/>
      <w:numFmt w:val="lowerLetter"/>
      <w:lvlText w:val="%2."/>
      <w:lvlJc w:val="left"/>
      <w:pPr>
        <w:ind w:left="3255" w:hanging="360"/>
      </w:pPr>
    </w:lvl>
    <w:lvl w:ilvl="2" w:tplc="080A001B">
      <w:start w:val="1"/>
      <w:numFmt w:val="lowerRoman"/>
      <w:lvlText w:val="%3."/>
      <w:lvlJc w:val="right"/>
      <w:pPr>
        <w:ind w:left="3975" w:hanging="180"/>
      </w:pPr>
    </w:lvl>
    <w:lvl w:ilvl="3" w:tplc="080A000F">
      <w:start w:val="1"/>
      <w:numFmt w:val="decimal"/>
      <w:lvlText w:val="%4."/>
      <w:lvlJc w:val="left"/>
      <w:pPr>
        <w:ind w:left="4695" w:hanging="360"/>
      </w:pPr>
    </w:lvl>
    <w:lvl w:ilvl="4" w:tplc="080A0019">
      <w:start w:val="1"/>
      <w:numFmt w:val="lowerLetter"/>
      <w:lvlText w:val="%5."/>
      <w:lvlJc w:val="left"/>
      <w:pPr>
        <w:ind w:left="5415" w:hanging="360"/>
      </w:pPr>
    </w:lvl>
    <w:lvl w:ilvl="5" w:tplc="080A001B">
      <w:start w:val="1"/>
      <w:numFmt w:val="lowerRoman"/>
      <w:lvlText w:val="%6."/>
      <w:lvlJc w:val="right"/>
      <w:pPr>
        <w:ind w:left="6135" w:hanging="180"/>
      </w:pPr>
    </w:lvl>
    <w:lvl w:ilvl="6" w:tplc="080A000F">
      <w:start w:val="1"/>
      <w:numFmt w:val="decimal"/>
      <w:lvlText w:val="%7."/>
      <w:lvlJc w:val="left"/>
      <w:pPr>
        <w:ind w:left="6855" w:hanging="360"/>
      </w:pPr>
    </w:lvl>
    <w:lvl w:ilvl="7" w:tplc="080A0019">
      <w:start w:val="1"/>
      <w:numFmt w:val="lowerLetter"/>
      <w:lvlText w:val="%8."/>
      <w:lvlJc w:val="left"/>
      <w:pPr>
        <w:ind w:left="7575" w:hanging="360"/>
      </w:pPr>
    </w:lvl>
    <w:lvl w:ilvl="8" w:tplc="080A001B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731B2C8E"/>
    <w:multiLevelType w:val="hybridMultilevel"/>
    <w:tmpl w:val="305CB0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96848"/>
    <w:multiLevelType w:val="hybridMultilevel"/>
    <w:tmpl w:val="D6D2BD46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711E0"/>
    <w:multiLevelType w:val="hybridMultilevel"/>
    <w:tmpl w:val="146CE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95"/>
    <w:multiLevelType w:val="hybridMultilevel"/>
    <w:tmpl w:val="A2C4DE4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0F8F41C">
      <w:numFmt w:val="bullet"/>
      <w:lvlText w:val="•"/>
      <w:lvlJc w:val="left"/>
      <w:pPr>
        <w:ind w:left="2520" w:hanging="720"/>
      </w:pPr>
      <w:rPr>
        <w:rFonts w:ascii="Montserrat Medium" w:eastAsia="Calibri" w:hAnsi="Montserrat Medium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53145705">
    <w:abstractNumId w:val="14"/>
  </w:num>
  <w:num w:numId="2" w16cid:durableId="925655429">
    <w:abstractNumId w:val="10"/>
  </w:num>
  <w:num w:numId="3" w16cid:durableId="1289970513">
    <w:abstractNumId w:val="16"/>
  </w:num>
  <w:num w:numId="4" w16cid:durableId="1245216698">
    <w:abstractNumId w:val="17"/>
  </w:num>
  <w:num w:numId="5" w16cid:durableId="2530586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0431114">
    <w:abstractNumId w:val="27"/>
  </w:num>
  <w:num w:numId="7" w16cid:durableId="4902214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0332920">
    <w:abstractNumId w:val="6"/>
  </w:num>
  <w:num w:numId="9" w16cid:durableId="431169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7966520">
    <w:abstractNumId w:val="4"/>
  </w:num>
  <w:num w:numId="11" w16cid:durableId="6001418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68605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9170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56709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324318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25251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5229438">
    <w:abstractNumId w:val="24"/>
  </w:num>
  <w:num w:numId="18" w16cid:durableId="1330789554">
    <w:abstractNumId w:val="28"/>
  </w:num>
  <w:num w:numId="19" w16cid:durableId="1519807531">
    <w:abstractNumId w:val="21"/>
  </w:num>
  <w:num w:numId="20" w16cid:durableId="122774456">
    <w:abstractNumId w:val="20"/>
  </w:num>
  <w:num w:numId="21" w16cid:durableId="316342295">
    <w:abstractNumId w:val="13"/>
  </w:num>
  <w:num w:numId="22" w16cid:durableId="379987136">
    <w:abstractNumId w:val="26"/>
  </w:num>
  <w:num w:numId="23" w16cid:durableId="31155479">
    <w:abstractNumId w:val="18"/>
  </w:num>
  <w:num w:numId="24" w16cid:durableId="1764884611">
    <w:abstractNumId w:val="1"/>
  </w:num>
  <w:num w:numId="25" w16cid:durableId="149443664">
    <w:abstractNumId w:val="12"/>
  </w:num>
  <w:num w:numId="26" w16cid:durableId="2127507057">
    <w:abstractNumId w:val="8"/>
  </w:num>
  <w:num w:numId="27" w16cid:durableId="1489512868">
    <w:abstractNumId w:val="7"/>
  </w:num>
  <w:num w:numId="28" w16cid:durableId="1190947577">
    <w:abstractNumId w:val="0"/>
  </w:num>
  <w:num w:numId="29" w16cid:durableId="333648510">
    <w:abstractNumId w:val="11"/>
  </w:num>
  <w:num w:numId="30" w16cid:durableId="1604917085">
    <w:abstractNumId w:val="15"/>
  </w:num>
  <w:num w:numId="31" w16cid:durableId="2108454460">
    <w:abstractNumId w:val="19"/>
  </w:num>
  <w:num w:numId="32" w16cid:durableId="61768133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sus Ignacio Zuñiga San Pedro">
    <w15:presenceInfo w15:providerId="AD" w15:userId="S::jesus.zunigas@imss.gob.mx::38f0ed28-7c36-4536-814c-49fa63e018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01EE0"/>
    <w:rsid w:val="0001624F"/>
    <w:rsid w:val="00025619"/>
    <w:rsid w:val="0003214C"/>
    <w:rsid w:val="0003448A"/>
    <w:rsid w:val="00041CB1"/>
    <w:rsid w:val="000442D3"/>
    <w:rsid w:val="000444AF"/>
    <w:rsid w:val="00061E5D"/>
    <w:rsid w:val="00070294"/>
    <w:rsid w:val="00071C46"/>
    <w:rsid w:val="00076736"/>
    <w:rsid w:val="00083DD4"/>
    <w:rsid w:val="0009312F"/>
    <w:rsid w:val="000A1383"/>
    <w:rsid w:val="000A2DE8"/>
    <w:rsid w:val="000B7520"/>
    <w:rsid w:val="000C1776"/>
    <w:rsid w:val="000C35C2"/>
    <w:rsid w:val="000C3F67"/>
    <w:rsid w:val="000C53C1"/>
    <w:rsid w:val="000C5592"/>
    <w:rsid w:val="000D01AC"/>
    <w:rsid w:val="000D499F"/>
    <w:rsid w:val="000D4F19"/>
    <w:rsid w:val="000D69B9"/>
    <w:rsid w:val="000D7CD8"/>
    <w:rsid w:val="000E048F"/>
    <w:rsid w:val="000E7A92"/>
    <w:rsid w:val="000F56BB"/>
    <w:rsid w:val="00110F29"/>
    <w:rsid w:val="00117B35"/>
    <w:rsid w:val="0012400A"/>
    <w:rsid w:val="00143325"/>
    <w:rsid w:val="00144B99"/>
    <w:rsid w:val="0015296E"/>
    <w:rsid w:val="0016387A"/>
    <w:rsid w:val="001652D7"/>
    <w:rsid w:val="001665A5"/>
    <w:rsid w:val="00167B0F"/>
    <w:rsid w:val="00167F55"/>
    <w:rsid w:val="00176AE3"/>
    <w:rsid w:val="00181285"/>
    <w:rsid w:val="00195DA6"/>
    <w:rsid w:val="001A44C3"/>
    <w:rsid w:val="001A638F"/>
    <w:rsid w:val="001B6AD6"/>
    <w:rsid w:val="001B6FFE"/>
    <w:rsid w:val="001C2F1F"/>
    <w:rsid w:val="001D3D29"/>
    <w:rsid w:val="00204100"/>
    <w:rsid w:val="0020435C"/>
    <w:rsid w:val="00206D94"/>
    <w:rsid w:val="00211013"/>
    <w:rsid w:val="00211507"/>
    <w:rsid w:val="002120D5"/>
    <w:rsid w:val="00214200"/>
    <w:rsid w:val="0021560F"/>
    <w:rsid w:val="00216FFF"/>
    <w:rsid w:val="00220C51"/>
    <w:rsid w:val="0022116A"/>
    <w:rsid w:val="00223B06"/>
    <w:rsid w:val="002267F4"/>
    <w:rsid w:val="00240B8D"/>
    <w:rsid w:val="00241AC0"/>
    <w:rsid w:val="00243136"/>
    <w:rsid w:val="0025041D"/>
    <w:rsid w:val="00252514"/>
    <w:rsid w:val="002527B4"/>
    <w:rsid w:val="00255ED7"/>
    <w:rsid w:val="00266227"/>
    <w:rsid w:val="00270664"/>
    <w:rsid w:val="00270BC8"/>
    <w:rsid w:val="00271FA8"/>
    <w:rsid w:val="00273062"/>
    <w:rsid w:val="00275675"/>
    <w:rsid w:val="002849E8"/>
    <w:rsid w:val="00293194"/>
    <w:rsid w:val="00294E7B"/>
    <w:rsid w:val="00296FC0"/>
    <w:rsid w:val="002A06DF"/>
    <w:rsid w:val="002B35F3"/>
    <w:rsid w:val="002B49AE"/>
    <w:rsid w:val="002B6D9E"/>
    <w:rsid w:val="002C2E39"/>
    <w:rsid w:val="002C3AA0"/>
    <w:rsid w:val="002D7F1F"/>
    <w:rsid w:val="002E1DE0"/>
    <w:rsid w:val="002E5A88"/>
    <w:rsid w:val="002E619C"/>
    <w:rsid w:val="002F5981"/>
    <w:rsid w:val="002F7B79"/>
    <w:rsid w:val="0030191D"/>
    <w:rsid w:val="0031393D"/>
    <w:rsid w:val="00336A20"/>
    <w:rsid w:val="00342DDE"/>
    <w:rsid w:val="00344337"/>
    <w:rsid w:val="0035396B"/>
    <w:rsid w:val="003611B9"/>
    <w:rsid w:val="00364DDB"/>
    <w:rsid w:val="00364EC0"/>
    <w:rsid w:val="003767FC"/>
    <w:rsid w:val="0038105F"/>
    <w:rsid w:val="003837EF"/>
    <w:rsid w:val="00383CD8"/>
    <w:rsid w:val="003A1E94"/>
    <w:rsid w:val="003B0700"/>
    <w:rsid w:val="003B4D61"/>
    <w:rsid w:val="003C4E1C"/>
    <w:rsid w:val="003D3404"/>
    <w:rsid w:val="003E4AA6"/>
    <w:rsid w:val="003E5B30"/>
    <w:rsid w:val="003E65DB"/>
    <w:rsid w:val="003F3376"/>
    <w:rsid w:val="00402086"/>
    <w:rsid w:val="004045BF"/>
    <w:rsid w:val="00404A2D"/>
    <w:rsid w:val="00420119"/>
    <w:rsid w:val="00421F78"/>
    <w:rsid w:val="00426A0A"/>
    <w:rsid w:val="00432B29"/>
    <w:rsid w:val="00442A29"/>
    <w:rsid w:val="00445E2C"/>
    <w:rsid w:val="00450716"/>
    <w:rsid w:val="00455B35"/>
    <w:rsid w:val="00466F55"/>
    <w:rsid w:val="0047478D"/>
    <w:rsid w:val="00492AA4"/>
    <w:rsid w:val="004B30BD"/>
    <w:rsid w:val="004B6DA5"/>
    <w:rsid w:val="004B6F47"/>
    <w:rsid w:val="004C19AC"/>
    <w:rsid w:val="004C62CA"/>
    <w:rsid w:val="004D49F2"/>
    <w:rsid w:val="004D7D65"/>
    <w:rsid w:val="004E1D8B"/>
    <w:rsid w:val="004E1DFC"/>
    <w:rsid w:val="0050313C"/>
    <w:rsid w:val="005056FE"/>
    <w:rsid w:val="00506E56"/>
    <w:rsid w:val="005121DE"/>
    <w:rsid w:val="005157CA"/>
    <w:rsid w:val="00516E27"/>
    <w:rsid w:val="005200A5"/>
    <w:rsid w:val="00523C6C"/>
    <w:rsid w:val="005250C3"/>
    <w:rsid w:val="00537975"/>
    <w:rsid w:val="0055687C"/>
    <w:rsid w:val="00560F5A"/>
    <w:rsid w:val="00571F58"/>
    <w:rsid w:val="0057367F"/>
    <w:rsid w:val="00575162"/>
    <w:rsid w:val="00575575"/>
    <w:rsid w:val="005755E4"/>
    <w:rsid w:val="00575A6E"/>
    <w:rsid w:val="00584E1D"/>
    <w:rsid w:val="005929CE"/>
    <w:rsid w:val="005949D9"/>
    <w:rsid w:val="005A31C9"/>
    <w:rsid w:val="005A5C19"/>
    <w:rsid w:val="005A6742"/>
    <w:rsid w:val="005A67A1"/>
    <w:rsid w:val="005B53F6"/>
    <w:rsid w:val="005D178C"/>
    <w:rsid w:val="005D2CB4"/>
    <w:rsid w:val="005D4720"/>
    <w:rsid w:val="005D6FF1"/>
    <w:rsid w:val="005E0B7D"/>
    <w:rsid w:val="005E4339"/>
    <w:rsid w:val="005F47DA"/>
    <w:rsid w:val="00602289"/>
    <w:rsid w:val="00604871"/>
    <w:rsid w:val="006052EF"/>
    <w:rsid w:val="00606977"/>
    <w:rsid w:val="0060742B"/>
    <w:rsid w:val="00607C51"/>
    <w:rsid w:val="00610E27"/>
    <w:rsid w:val="00615BE8"/>
    <w:rsid w:val="006233DB"/>
    <w:rsid w:val="00623791"/>
    <w:rsid w:val="00630279"/>
    <w:rsid w:val="00630E47"/>
    <w:rsid w:val="0063430F"/>
    <w:rsid w:val="00653C1D"/>
    <w:rsid w:val="00662022"/>
    <w:rsid w:val="00675023"/>
    <w:rsid w:val="00676026"/>
    <w:rsid w:val="00693A47"/>
    <w:rsid w:val="00694A64"/>
    <w:rsid w:val="006A7A90"/>
    <w:rsid w:val="006B1056"/>
    <w:rsid w:val="006C0592"/>
    <w:rsid w:val="006C5D60"/>
    <w:rsid w:val="006E5755"/>
    <w:rsid w:val="006E6DEB"/>
    <w:rsid w:val="006F1066"/>
    <w:rsid w:val="006F778E"/>
    <w:rsid w:val="0071059D"/>
    <w:rsid w:val="00720A77"/>
    <w:rsid w:val="007318BF"/>
    <w:rsid w:val="00736638"/>
    <w:rsid w:val="007367C8"/>
    <w:rsid w:val="00736B83"/>
    <w:rsid w:val="00737F92"/>
    <w:rsid w:val="007402FB"/>
    <w:rsid w:val="0074178F"/>
    <w:rsid w:val="00742C63"/>
    <w:rsid w:val="007515B2"/>
    <w:rsid w:val="007567E3"/>
    <w:rsid w:val="00757569"/>
    <w:rsid w:val="00761FA7"/>
    <w:rsid w:val="007827A1"/>
    <w:rsid w:val="00783756"/>
    <w:rsid w:val="007A200C"/>
    <w:rsid w:val="007A5463"/>
    <w:rsid w:val="007A7915"/>
    <w:rsid w:val="007B14BF"/>
    <w:rsid w:val="007B5578"/>
    <w:rsid w:val="007D0B8C"/>
    <w:rsid w:val="007D115D"/>
    <w:rsid w:val="00813A63"/>
    <w:rsid w:val="00813A70"/>
    <w:rsid w:val="00826848"/>
    <w:rsid w:val="00835BF3"/>
    <w:rsid w:val="00835D37"/>
    <w:rsid w:val="00836542"/>
    <w:rsid w:val="00845B90"/>
    <w:rsid w:val="0084787B"/>
    <w:rsid w:val="008500ED"/>
    <w:rsid w:val="008548CA"/>
    <w:rsid w:val="00860966"/>
    <w:rsid w:val="00860C75"/>
    <w:rsid w:val="0086171F"/>
    <w:rsid w:val="00866DDD"/>
    <w:rsid w:val="0087457B"/>
    <w:rsid w:val="00891069"/>
    <w:rsid w:val="00893E86"/>
    <w:rsid w:val="008972EB"/>
    <w:rsid w:val="008A1D54"/>
    <w:rsid w:val="008A4B83"/>
    <w:rsid w:val="008A70D7"/>
    <w:rsid w:val="008D1130"/>
    <w:rsid w:val="008D45C3"/>
    <w:rsid w:val="008D6BA0"/>
    <w:rsid w:val="008E480B"/>
    <w:rsid w:val="00910387"/>
    <w:rsid w:val="009116CF"/>
    <w:rsid w:val="0091384A"/>
    <w:rsid w:val="00913D44"/>
    <w:rsid w:val="009249CF"/>
    <w:rsid w:val="00924A98"/>
    <w:rsid w:val="00932E84"/>
    <w:rsid w:val="00944A30"/>
    <w:rsid w:val="00951849"/>
    <w:rsid w:val="00957C5E"/>
    <w:rsid w:val="00962161"/>
    <w:rsid w:val="009719CB"/>
    <w:rsid w:val="00972EC9"/>
    <w:rsid w:val="00975D71"/>
    <w:rsid w:val="00990C80"/>
    <w:rsid w:val="00991BA7"/>
    <w:rsid w:val="00993976"/>
    <w:rsid w:val="009A70B4"/>
    <w:rsid w:val="009C1036"/>
    <w:rsid w:val="009E1A49"/>
    <w:rsid w:val="009E23B0"/>
    <w:rsid w:val="009F02A6"/>
    <w:rsid w:val="00A21473"/>
    <w:rsid w:val="00A23650"/>
    <w:rsid w:val="00A261FE"/>
    <w:rsid w:val="00A3161F"/>
    <w:rsid w:val="00A31BAB"/>
    <w:rsid w:val="00A33AE3"/>
    <w:rsid w:val="00A364A7"/>
    <w:rsid w:val="00A456DE"/>
    <w:rsid w:val="00A500E4"/>
    <w:rsid w:val="00A534A3"/>
    <w:rsid w:val="00A53FE4"/>
    <w:rsid w:val="00A54BEA"/>
    <w:rsid w:val="00A55EBA"/>
    <w:rsid w:val="00A5700E"/>
    <w:rsid w:val="00A6094A"/>
    <w:rsid w:val="00A63E03"/>
    <w:rsid w:val="00A7199E"/>
    <w:rsid w:val="00A71BA8"/>
    <w:rsid w:val="00A74815"/>
    <w:rsid w:val="00A7661F"/>
    <w:rsid w:val="00A82976"/>
    <w:rsid w:val="00A86CDC"/>
    <w:rsid w:val="00AA39D3"/>
    <w:rsid w:val="00AA477C"/>
    <w:rsid w:val="00AA6892"/>
    <w:rsid w:val="00AB0686"/>
    <w:rsid w:val="00AC0D60"/>
    <w:rsid w:val="00AC3C4E"/>
    <w:rsid w:val="00AC532D"/>
    <w:rsid w:val="00AC5CAF"/>
    <w:rsid w:val="00AD431A"/>
    <w:rsid w:val="00AE1369"/>
    <w:rsid w:val="00AE31DB"/>
    <w:rsid w:val="00AE4F68"/>
    <w:rsid w:val="00AE5636"/>
    <w:rsid w:val="00AE5B34"/>
    <w:rsid w:val="00AF7680"/>
    <w:rsid w:val="00B02BCE"/>
    <w:rsid w:val="00B06710"/>
    <w:rsid w:val="00B161C0"/>
    <w:rsid w:val="00B32D2E"/>
    <w:rsid w:val="00B34085"/>
    <w:rsid w:val="00B36B0F"/>
    <w:rsid w:val="00B404F1"/>
    <w:rsid w:val="00B4228A"/>
    <w:rsid w:val="00B46350"/>
    <w:rsid w:val="00B46DF8"/>
    <w:rsid w:val="00B537A6"/>
    <w:rsid w:val="00B57FC8"/>
    <w:rsid w:val="00B62C77"/>
    <w:rsid w:val="00B63D56"/>
    <w:rsid w:val="00B64C61"/>
    <w:rsid w:val="00B73894"/>
    <w:rsid w:val="00B73EF5"/>
    <w:rsid w:val="00B73FF2"/>
    <w:rsid w:val="00B86EF4"/>
    <w:rsid w:val="00B94A2A"/>
    <w:rsid w:val="00B95B1B"/>
    <w:rsid w:val="00BA12FB"/>
    <w:rsid w:val="00BB61C7"/>
    <w:rsid w:val="00BC1AEC"/>
    <w:rsid w:val="00BC2A21"/>
    <w:rsid w:val="00BC2AB7"/>
    <w:rsid w:val="00BC2DAF"/>
    <w:rsid w:val="00BD07AB"/>
    <w:rsid w:val="00BD1FED"/>
    <w:rsid w:val="00BD243F"/>
    <w:rsid w:val="00BD47D1"/>
    <w:rsid w:val="00BD6A6C"/>
    <w:rsid w:val="00BF39A8"/>
    <w:rsid w:val="00C106F6"/>
    <w:rsid w:val="00C14987"/>
    <w:rsid w:val="00C30DF7"/>
    <w:rsid w:val="00C34C61"/>
    <w:rsid w:val="00C44A17"/>
    <w:rsid w:val="00C47BD4"/>
    <w:rsid w:val="00C55972"/>
    <w:rsid w:val="00C7218B"/>
    <w:rsid w:val="00C80C62"/>
    <w:rsid w:val="00C869EB"/>
    <w:rsid w:val="00C90378"/>
    <w:rsid w:val="00C9621E"/>
    <w:rsid w:val="00CA0FFA"/>
    <w:rsid w:val="00CA4253"/>
    <w:rsid w:val="00CB06D2"/>
    <w:rsid w:val="00CB4DFC"/>
    <w:rsid w:val="00CB625B"/>
    <w:rsid w:val="00CB7BEA"/>
    <w:rsid w:val="00CC6C5C"/>
    <w:rsid w:val="00CE209B"/>
    <w:rsid w:val="00CE28E0"/>
    <w:rsid w:val="00CE345C"/>
    <w:rsid w:val="00CE56D0"/>
    <w:rsid w:val="00CE5AEA"/>
    <w:rsid w:val="00D04FF4"/>
    <w:rsid w:val="00D07A24"/>
    <w:rsid w:val="00D10902"/>
    <w:rsid w:val="00D178F1"/>
    <w:rsid w:val="00D2380A"/>
    <w:rsid w:val="00D26668"/>
    <w:rsid w:val="00D30368"/>
    <w:rsid w:val="00D52F3F"/>
    <w:rsid w:val="00D568C0"/>
    <w:rsid w:val="00D57B0D"/>
    <w:rsid w:val="00D6641C"/>
    <w:rsid w:val="00D7342B"/>
    <w:rsid w:val="00D774FF"/>
    <w:rsid w:val="00D97196"/>
    <w:rsid w:val="00DA2E2E"/>
    <w:rsid w:val="00DA3A48"/>
    <w:rsid w:val="00DA497B"/>
    <w:rsid w:val="00DA680F"/>
    <w:rsid w:val="00DB20A5"/>
    <w:rsid w:val="00DD20A3"/>
    <w:rsid w:val="00DD5B18"/>
    <w:rsid w:val="00DE3ED0"/>
    <w:rsid w:val="00DF1F90"/>
    <w:rsid w:val="00DF58C4"/>
    <w:rsid w:val="00E04997"/>
    <w:rsid w:val="00E05E2F"/>
    <w:rsid w:val="00E062DC"/>
    <w:rsid w:val="00E16698"/>
    <w:rsid w:val="00E17492"/>
    <w:rsid w:val="00E205EF"/>
    <w:rsid w:val="00E22B39"/>
    <w:rsid w:val="00E22F45"/>
    <w:rsid w:val="00E362B1"/>
    <w:rsid w:val="00E43527"/>
    <w:rsid w:val="00E64A8E"/>
    <w:rsid w:val="00E70E4E"/>
    <w:rsid w:val="00E74E54"/>
    <w:rsid w:val="00E751F4"/>
    <w:rsid w:val="00E75AC1"/>
    <w:rsid w:val="00E77B7F"/>
    <w:rsid w:val="00E832D6"/>
    <w:rsid w:val="00E84A05"/>
    <w:rsid w:val="00E90681"/>
    <w:rsid w:val="00EA0A37"/>
    <w:rsid w:val="00EA2DF0"/>
    <w:rsid w:val="00EB23BA"/>
    <w:rsid w:val="00EB2E73"/>
    <w:rsid w:val="00EB478B"/>
    <w:rsid w:val="00EB494E"/>
    <w:rsid w:val="00EC1DF3"/>
    <w:rsid w:val="00ED1791"/>
    <w:rsid w:val="00ED246E"/>
    <w:rsid w:val="00ED7277"/>
    <w:rsid w:val="00ED7591"/>
    <w:rsid w:val="00EE0FE3"/>
    <w:rsid w:val="00EE6F44"/>
    <w:rsid w:val="00EE77DA"/>
    <w:rsid w:val="00EF75EF"/>
    <w:rsid w:val="00EF7AB0"/>
    <w:rsid w:val="00F37AD8"/>
    <w:rsid w:val="00F42C87"/>
    <w:rsid w:val="00F45304"/>
    <w:rsid w:val="00F537A2"/>
    <w:rsid w:val="00F63802"/>
    <w:rsid w:val="00F702A8"/>
    <w:rsid w:val="00F71A9D"/>
    <w:rsid w:val="00F72A94"/>
    <w:rsid w:val="00F74F25"/>
    <w:rsid w:val="00F80B4C"/>
    <w:rsid w:val="00FA45A4"/>
    <w:rsid w:val="00FC6C44"/>
    <w:rsid w:val="00FD0FF0"/>
    <w:rsid w:val="00FD3AA6"/>
    <w:rsid w:val="00FE06A2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46A45A"/>
  <w14:defaultImageDpi w14:val="300"/>
  <w15:docId w15:val="{3E77C945-8FB9-4952-A42D-D6855F40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A70B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C7218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4C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4C61"/>
    <w:pPr>
      <w:spacing w:after="200"/>
    </w:pPr>
    <w:rPr>
      <w:rFonts w:eastAsiaTheme="minorHAnsi"/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4C61"/>
    <w:rPr>
      <w:rFonts w:eastAsiaTheme="minorHAnsi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2849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E1DF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84A05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paragraph" w:styleId="Revisin">
    <w:name w:val="Revision"/>
    <w:hidden/>
    <w:uiPriority w:val="99"/>
    <w:semiHidden/>
    <w:rsid w:val="00216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E5816B-C396-4132-9F26-50D62594B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1321</Characters>
  <Application>Microsoft Office Word</Application>
  <DocSecurity>0</DocSecurity>
  <Lines>62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Sánchez Morgado</dc:creator>
  <cp:keywords/>
  <dc:description/>
  <cp:lastModifiedBy>Jesus Ignacio Zuñiga San Pedro</cp:lastModifiedBy>
  <cp:revision>8</cp:revision>
  <cp:lastPrinted>2025-09-01T18:17:00Z</cp:lastPrinted>
  <dcterms:created xsi:type="dcterms:W3CDTF">2025-10-01T15:57:00Z</dcterms:created>
  <dcterms:modified xsi:type="dcterms:W3CDTF">2025-11-24T23:37:00Z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